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E83283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375AB7F7" w:rsidR="00703492" w:rsidRDefault="00E21D18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Malé osobní vozidlo</w:t>
      </w:r>
      <w:r w:rsidR="005021D8">
        <w:rPr>
          <w:rFonts w:ascii="Arial" w:hAnsi="Arial" w:cs="Arial"/>
          <w:b/>
          <w:sz w:val="20"/>
        </w:rPr>
        <w:t xml:space="preserve"> A.5</w:t>
      </w:r>
      <w:r w:rsidR="00B55A6D">
        <w:rPr>
          <w:rFonts w:ascii="Arial" w:hAnsi="Arial" w:cs="Arial"/>
          <w:b/>
          <w:sz w:val="20"/>
        </w:rPr>
        <w:t xml:space="preserve">- </w:t>
      </w:r>
      <w:r w:rsidR="00B55A6D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34139076" w14:textId="37A75E83" w:rsidR="00B55A6D" w:rsidRDefault="00B55A6D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AE19D3C" w14:textId="77777777" w:rsidR="00BC52B3" w:rsidRDefault="00BC52B3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76505C62" w14:textId="77777777" w:rsidR="00BC52B3" w:rsidRDefault="00BC52B3" w:rsidP="00BC52B3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29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776"/>
        <w:gridCol w:w="1780"/>
        <w:gridCol w:w="1544"/>
        <w:gridCol w:w="1248"/>
        <w:gridCol w:w="2157"/>
      </w:tblGrid>
      <w:tr w:rsidR="00703492" w:rsidRPr="0071228E" w14:paraId="2A5E22A3" w14:textId="77777777" w:rsidTr="001A3C73">
        <w:trPr>
          <w:trHeight w:val="861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65B014E6" w:rsidR="00703492" w:rsidRPr="0071228E" w:rsidRDefault="001F5126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E2F5B" w:rsidRPr="0071228E" w14:paraId="08625D08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1E2F5B" w:rsidRPr="0071228E" w:rsidRDefault="001E2F5B" w:rsidP="001E2F5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7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77E9B97" w:rsidR="001E2F5B" w:rsidRPr="0071228E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4 245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1E2F5B" w:rsidRPr="0071228E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4795D7A5" w:rsidR="001E2F5B" w:rsidRPr="00FC574A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5B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5BF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E2F5B" w:rsidRPr="0071228E" w14:paraId="6811AAA5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104B50CC" w:rsidR="001E2F5B" w:rsidRPr="0061014F" w:rsidRDefault="001E2F5B" w:rsidP="001E2F5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1976414E" w:rsidR="001E2F5B" w:rsidRPr="0061014F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1 798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1E2F5B" w:rsidRPr="0071228E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4754D3BA" w:rsidR="001E2F5B" w:rsidRPr="00FC574A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5B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5BF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E2F5B" w:rsidRPr="0071228E" w14:paraId="22955E4D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1E2F5B" w:rsidRPr="0061014F" w:rsidRDefault="001E2F5B" w:rsidP="001E2F5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DED860A" w:rsidR="001E2F5B" w:rsidRPr="0061014F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1 559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1E2F5B" w:rsidRPr="0071228E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1353E718" w:rsidR="001E2F5B" w:rsidRPr="00FC574A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5B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5BF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E2F5B" w:rsidRPr="0071228E" w14:paraId="5032961C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6DB284C" w14:textId="3994D233" w:rsidR="001E2F5B" w:rsidRPr="0061014F" w:rsidRDefault="001E2F5B" w:rsidP="001E2F5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Světlá výška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5E752" w14:textId="64EC5964" w:rsidR="001E2F5B" w:rsidRPr="0061014F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min. 167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7E3FE" w14:textId="1B17A0A3" w:rsidR="001E2F5B" w:rsidRPr="0071228E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E271BF" w14:textId="55037032" w:rsidR="001E2F5B" w:rsidRPr="00FC574A" w:rsidRDefault="001E2F5B" w:rsidP="001E2F5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055BF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055BF8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9F576F" w:rsidRPr="0071228E" w14:paraId="12D29C73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4A868A32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02E59612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34299C35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E7A88AB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36F9A6E2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3CBAD03C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29400D5C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78742C3E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1 781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F64EF5" w14:textId="65D36144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172DA0E3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69EED8F1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407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118B4" w14:textId="79476BE1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1D50B697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027EEACB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benzín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 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AD881" w14:textId="44029272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3279E1E3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9F576F" w:rsidRPr="0061014F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483BDE62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1 493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12DE2" w14:textId="31B8F50F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9F576F" w:rsidRPr="0071228E" w14:paraId="56C07EDF" w14:textId="77777777" w:rsidTr="001C6F7E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650B499" w:rsidR="009F576F" w:rsidRPr="00416D2A" w:rsidRDefault="009F576F" w:rsidP="009F576F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416D2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E6940B9" w:rsidR="009F576F" w:rsidRPr="0061014F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105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9F576F" w:rsidRPr="0071228E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C6B9" w14:textId="1F9E0B88" w:rsidR="009F576F" w:rsidRPr="00FC574A" w:rsidRDefault="009F576F" w:rsidP="009F576F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80308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05D2E4C4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7C6E09C5" w:rsidR="00703492" w:rsidRPr="00703492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automatická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543F82CD" w:rsidR="00703492" w:rsidRPr="00703492" w:rsidRDefault="00194E6C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>
              <w:rPr>
                <w:rFonts w:ascii="Arial" w:hAnsi="Arial" w:cs="Arial"/>
                <w:noProof w:val="0"/>
                <w:color w:val="000000" w:themeColor="text1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2389D5D4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84CB0" w14:textId="1D3A86C4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339AB7F7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84882E9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194E6C">
              <w:rPr>
                <w:rFonts w:ascii="Arial" w:hAnsi="Arial" w:cs="Arial"/>
                <w:noProof w:val="0"/>
                <w:color w:val="000000"/>
                <w:sz w:val="20"/>
              </w:rPr>
              <w:t>45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07D0" w14:textId="67BB1745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46173668" w14:textId="77777777" w:rsidTr="001A3C73">
        <w:trPr>
          <w:trHeight w:val="288"/>
        </w:trPr>
        <w:tc>
          <w:tcPr>
            <w:tcW w:w="82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466C5" w14:textId="141689F5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7F4A80B9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9E67" w14:textId="15FAD203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703492" w:rsidRPr="0071228E" w14:paraId="524CB069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78A8235E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 w:rsidR="005301C2"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min. 16"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EB54" w14:textId="57B9F961" w:rsidR="00703492" w:rsidRPr="00FC574A" w:rsidRDefault="009F576F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332A286A" w14:textId="77777777" w:rsidTr="001A3C73">
        <w:trPr>
          <w:trHeight w:val="288"/>
          <w:ins w:id="0" w:author="Kotolanová, Nicola" w:date="2022-12-12T13:15:00Z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010F0E" w14:textId="77777777" w:rsidR="00480D8C" w:rsidRDefault="00480D8C" w:rsidP="00480D8C">
            <w:pPr>
              <w:pStyle w:val="Normlnweb"/>
              <w:rPr>
                <w:ins w:id="1" w:author="Kotolanová, Nicola" w:date="2022-12-12T13:15:00Z"/>
              </w:rPr>
            </w:pPr>
            <w:ins w:id="2" w:author="Kotolanová, Nicola" w:date="2022-12-12T13:15:00Z">
              <w:r>
                <w:t>Emisní norma platná v době dodání vozidla</w:t>
              </w:r>
            </w:ins>
          </w:p>
          <w:p w14:paraId="59AEA782" w14:textId="77777777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ins w:id="3" w:author="Kotolanová, Nicola" w:date="2022-12-12T13:15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D07A3" w14:textId="79160726" w:rsidR="00480D8C" w:rsidRPr="0071228E" w:rsidRDefault="00480D8C" w:rsidP="00480D8C">
            <w:pPr>
              <w:shd w:val="clear" w:color="auto" w:fill="FFFFFF" w:themeFill="background1"/>
              <w:spacing w:after="0"/>
              <w:jc w:val="center"/>
              <w:rPr>
                <w:ins w:id="4" w:author="Kotolanová, Nicola" w:date="2022-12-12T13:15:00Z"/>
                <w:rFonts w:ascii="Arial" w:hAnsi="Arial" w:cs="Arial"/>
                <w:noProof w:val="0"/>
                <w:color w:val="000000"/>
                <w:sz w:val="20"/>
              </w:rPr>
            </w:pPr>
            <w:ins w:id="5" w:author="Kotolanová, Nicola" w:date="2022-12-12T13:23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min. EURO 6</w:t>
              </w:r>
            </w:ins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AB0C9" w14:textId="0967726D" w:rsidR="00480D8C" w:rsidRPr="0071228E" w:rsidRDefault="00480D8C" w:rsidP="00480D8C">
            <w:pPr>
              <w:shd w:val="clear" w:color="auto" w:fill="FFFFFF" w:themeFill="background1"/>
              <w:spacing w:after="0"/>
              <w:jc w:val="center"/>
              <w:rPr>
                <w:ins w:id="6" w:author="Kotolanová, Nicola" w:date="2022-12-12T13:15:00Z"/>
                <w:rFonts w:ascii="Arial" w:hAnsi="Arial" w:cs="Arial"/>
                <w:noProof w:val="0"/>
                <w:color w:val="000000"/>
                <w:sz w:val="20"/>
              </w:rPr>
            </w:pPr>
            <w:ins w:id="7" w:author="Kotolanová, Nicola" w:date="2022-12-12T13:23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CEE2E" w14:textId="29E93DEC" w:rsidR="00480D8C" w:rsidRPr="003C1008" w:rsidRDefault="00480D8C" w:rsidP="00480D8C">
            <w:pPr>
              <w:shd w:val="clear" w:color="auto" w:fill="FFFFFF" w:themeFill="background1"/>
              <w:spacing w:after="0"/>
              <w:jc w:val="center"/>
              <w:rPr>
                <w:ins w:id="8" w:author="Kotolanová, Nicola" w:date="2022-12-12T13:15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9" w:author="Kotolanová, Nicola" w:date="2022-12-12T13:23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480D8C" w:rsidRPr="0071228E" w14:paraId="3A95D6E8" w14:textId="77777777" w:rsidTr="001A3C73">
        <w:trPr>
          <w:trHeight w:val="288"/>
          <w:ins w:id="10" w:author="Kotolanová, Nicola" w:date="2022-12-12T13:15:00Z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936E0CB" w14:textId="387F36E4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ins w:id="11" w:author="Kotolanová, Nicola" w:date="2022-12-12T13:15:00Z"/>
                <w:rFonts w:ascii="Arial" w:hAnsi="Arial" w:cs="Arial"/>
                <w:noProof w:val="0"/>
                <w:color w:val="000000"/>
                <w:sz w:val="20"/>
              </w:rPr>
            </w:pPr>
            <w:ins w:id="12" w:author="Kotolanová, Nicola" w:date="2022-12-12T13:23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>Spotřeba PHM pro kombinovaný provoz dle TP</w:t>
              </w:r>
            </w:ins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EBAE8" w14:textId="77777777" w:rsidR="00480D8C" w:rsidRDefault="00480D8C" w:rsidP="00480D8C">
            <w:pPr>
              <w:shd w:val="clear" w:color="auto" w:fill="FFFFFF" w:themeFill="background1"/>
              <w:spacing w:line="254" w:lineRule="auto"/>
              <w:jc w:val="center"/>
              <w:rPr>
                <w:ins w:id="13" w:author="Kotolanová, Nicola" w:date="2022-12-12T13:23:00Z"/>
                <w:rFonts w:ascii="Arial" w:hAnsi="Arial" w:cs="Arial"/>
                <w:noProof w:val="0"/>
                <w:color w:val="000000"/>
                <w:sz w:val="20"/>
                <w:lang w:eastAsia="en-US"/>
              </w:rPr>
            </w:pPr>
            <w:ins w:id="14" w:author="Kotolanová, Nicola" w:date="2022-12-12T13:23:00Z">
              <w:r>
                <w:rPr>
                  <w:rFonts w:ascii="Arial" w:hAnsi="Arial" w:cs="Arial"/>
                  <w:color w:val="000000"/>
                  <w:sz w:val="20"/>
                  <w:lang w:eastAsia="en-US"/>
                </w:rPr>
                <w:t xml:space="preserve">v souladu s přílohou č. 2 nařízení vlády č. 173/2016 Sb. </w:t>
              </w:r>
            </w:ins>
          </w:p>
          <w:p w14:paraId="495AB5B2" w14:textId="77777777" w:rsidR="00480D8C" w:rsidRPr="0071228E" w:rsidRDefault="00480D8C" w:rsidP="00480D8C">
            <w:pPr>
              <w:shd w:val="clear" w:color="auto" w:fill="FFFFFF" w:themeFill="background1"/>
              <w:spacing w:after="0"/>
              <w:jc w:val="center"/>
              <w:rPr>
                <w:ins w:id="15" w:author="Kotolanová, Nicola" w:date="2022-12-12T13:15:00Z"/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94182" w14:textId="31F7E8F8" w:rsidR="00480D8C" w:rsidRPr="0071228E" w:rsidRDefault="00480D8C" w:rsidP="00480D8C">
            <w:pPr>
              <w:shd w:val="clear" w:color="auto" w:fill="FFFFFF" w:themeFill="background1"/>
              <w:spacing w:after="0"/>
              <w:jc w:val="center"/>
              <w:rPr>
                <w:ins w:id="16" w:author="Kotolanová, Nicola" w:date="2022-12-12T13:15:00Z"/>
                <w:rFonts w:ascii="Arial" w:hAnsi="Arial" w:cs="Arial"/>
                <w:noProof w:val="0"/>
                <w:color w:val="000000"/>
                <w:sz w:val="20"/>
              </w:rPr>
            </w:pPr>
            <w:ins w:id="17" w:author="Kotolanová, Nicola" w:date="2022-12-12T13:23:00Z">
              <w:r w:rsidRPr="0071228E"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2FBE1" w14:textId="0EB13AED" w:rsidR="00480D8C" w:rsidRPr="003C1008" w:rsidRDefault="00480D8C" w:rsidP="00480D8C">
            <w:pPr>
              <w:shd w:val="clear" w:color="auto" w:fill="FFFFFF" w:themeFill="background1"/>
              <w:spacing w:after="0"/>
              <w:jc w:val="center"/>
              <w:rPr>
                <w:ins w:id="18" w:author="Kotolanová, Nicola" w:date="2022-12-12T13:15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19" w:author="Kotolanová, Nicola" w:date="2022-12-12T13:23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480D8C" w:rsidRPr="0071228E" w14:paraId="349ECFE4" w14:textId="77777777" w:rsidTr="001A3C73">
        <w:trPr>
          <w:trHeight w:val="529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480D8C" w:rsidRPr="0071228E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480D8C" w:rsidRPr="0071228E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BC199" w14:textId="0BDAB6FD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742EE05D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6A9BC9AC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35431A54" w:rsidR="00480D8C" w:rsidRPr="0071228E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480D8C" w:rsidRPr="0071228E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DBBEA" w14:textId="2D197EBD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1D420BF7" w14:textId="77777777" w:rsidTr="001A3C73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480D8C" w:rsidRPr="00703492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480D8C" w:rsidRPr="00703492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480D8C" w:rsidRPr="00703492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A12DB" w14:textId="4D3668F2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50DB2EC2" w14:textId="77777777" w:rsidTr="001A3C73">
        <w:trPr>
          <w:trHeight w:val="861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5B75CAE1" w:rsidR="00480D8C" w:rsidRPr="0071228E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480D8C" w:rsidRPr="0071228E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480D8C" w:rsidRPr="0071228E" w14:paraId="6BBA5012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39F9A5BA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Alarm hlídáním vnitřního prostoru, s centrálním zamykáním dálkově ovládaným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FF36C" w14:textId="02940A32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630E63B6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9EBA92" w14:textId="047EA9BA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Rezervní kolo ocelové, zvedák vozu, klíč na kola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872F2" w14:textId="39422209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5D34F8D6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2A8A7150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Automatické zapínaní světel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8AB00" w14:textId="31675A1C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37D30FCD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44BA4430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Nabíjecí box pro smartphone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BA8AE" w14:textId="31DE35F5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6BE1053D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711F73A" w14:textId="7E6F3890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 vzadu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6380C" w14:textId="1663A5F0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56387DA8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292F00B" w14:textId="7CF613A3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sensor vpředu a vzadu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FABA4" w14:textId="76CCC707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651BBB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6972D9BE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5D425550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4F6D" w14:textId="2BEEFF21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721B638A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697EF558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Gumové koberce a vana zavazadlového prostoru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F6F" w14:textId="4455C7B7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1F478E51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FC6ACC1" w14:textId="2BAD8926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rozjezdu do kopce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E3943" w14:textId="69E98B5C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6CEFBC18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72B7E23" w14:textId="7C41AAE2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Automatické stmívání vnitřního zpětného zrcátka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2CDD7" w14:textId="35A79FD3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5AB4D11A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0FE2D3" w14:textId="2E65AE31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Bluetooth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D871B" w14:textId="15F683DF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2C09B97B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5C6B86C" w14:textId="7EB642F7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ovládaná okna vpředu i vzadu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DE93E" w14:textId="4E9542B3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7023676D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C1D61E1" w14:textId="15005610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Loketní opěrka u řidiče vpravo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9F12" w14:textId="021E00E4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38880174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1D3B90CC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Přední mlhová světla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D11C57F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34CF61AB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4AC9B3A" w14:textId="5B483B2B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Opěrky hlavy výškově nastavitelné na všech sedadlech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CBE2F9" w14:textId="3E078D31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215A2A76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35EFD34B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USB vpředu a vzadu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64D8F" w14:textId="686682AA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0736F320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1CB19A49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Bederní opěrka v předních sedadlech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513905D1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1D11CDF2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2F5C77C0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Boční a hlavový airbag vpředu a vzadu, kolenní řidiče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065E5" w14:textId="2297B6AB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29F9E1A3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0D9D250A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2zónová automatická klimatizace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21A6552A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5242E823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5867C87F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sklápěná a nastavitelná vnější zpětná zrcátka</w:t>
            </w:r>
          </w:p>
        </w:tc>
        <w:tc>
          <w:tcPr>
            <w:tcW w:w="10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16600" w14:textId="676A71F7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6E01FBAF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BD07442" w14:textId="166FD6E3" w:rsidR="00480D8C" w:rsidRPr="00A330FE" w:rsidRDefault="00480D8C" w:rsidP="00480D8C">
            <w:pPr>
              <w:rPr>
                <w:rFonts w:ascii="Arial" w:hAnsi="Arial"/>
                <w:noProof w:val="0"/>
                <w:sz w:val="20"/>
              </w:rPr>
            </w:pPr>
            <w:r>
              <w:rPr>
                <w:rFonts w:ascii="Arial" w:hAnsi="Arial" w:cs="Arial"/>
                <w:sz w:val="20"/>
              </w:rPr>
              <w:t>Elektronický stabilizační program ESP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8F73F" w14:textId="7D15D1CA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470CAD10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2EBE83A3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Kotoučové zadní brzdy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FF090" w14:textId="26707747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537222B6" w14:textId="77777777" w:rsidTr="001A3C73">
        <w:trPr>
          <w:trHeight w:val="300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C58161B" w14:textId="47E674B1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Mechanická výškově nastavitelná přední sedadla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D4BC" w14:textId="68CF50CC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47F288CA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CAA87F7" w14:textId="5C159C2B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Palubní počítač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F057F" w14:textId="76D9B1FC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69310BB3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015E0E" w14:textId="0EE28296" w:rsidR="00480D8C" w:rsidRPr="0061014F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Integrované rádio (originál)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21A20" w14:textId="1EA0D66E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23BF7918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9AB636" w14:textId="5B561A9A" w:rsidR="00480D8C" w:rsidRPr="00703492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281E7E">
              <w:rPr>
                <w:rFonts w:ascii="Arial" w:hAnsi="Arial" w:cs="Arial"/>
                <w:noProof w:val="0"/>
                <w:sz w:val="20"/>
              </w:rPr>
              <w:t>Deš</w:t>
            </w:r>
            <w:r>
              <w:rPr>
                <w:rFonts w:ascii="Arial" w:hAnsi="Arial" w:cs="Arial"/>
                <w:noProof w:val="0"/>
                <w:sz w:val="20"/>
              </w:rPr>
              <w:t>ť</w:t>
            </w:r>
            <w:r w:rsidRPr="00281E7E">
              <w:rPr>
                <w:rFonts w:ascii="Arial" w:hAnsi="Arial" w:cs="Arial"/>
                <w:noProof w:val="0"/>
                <w:sz w:val="20"/>
              </w:rPr>
              <w:t>ový asistent</w:t>
            </w:r>
            <w:r>
              <w:rPr>
                <w:rFonts w:ascii="Arial" w:hAnsi="Arial" w:cs="Arial"/>
                <w:noProof w:val="0"/>
                <w:sz w:val="20"/>
              </w:rPr>
              <w:t xml:space="preserve"> – automatické spouštění stěračů, světel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CE379" w14:textId="3DE95402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5DC82A9E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3D2888EE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Schránka s víkem u spolujezdce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509DD" w14:textId="6B09CDC6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4D960B24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7EE2754D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Kožený multifunkční volant a řadící páka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D0002" w14:textId="03ECB750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06A59A39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03649AF" w14:textId="10C28F7A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Potah sedadel látka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57DBE" w14:textId="7FF08AA0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5C7CE3DF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509F6ADD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Automatická regulace sklonu světlometů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A7D7B" w14:textId="75B5C500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71228E" w14:paraId="3F58555E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E3EDC85" w14:textId="79203C92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Stěrač zadního okna, pokud to karoserie dovoluje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EB37C" w14:textId="730DCB0E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9657EA" w14:paraId="65B9E908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CFCF44" w14:textId="20ED7888" w:rsidR="00480D8C" w:rsidRPr="0071228E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Vyhřívání předních sedadel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F2E8E" w14:textId="25E68D40" w:rsidR="00480D8C" w:rsidRPr="00FC574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9657EA" w14:paraId="35003861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82DC3E1" w14:textId="0132A986" w:rsidR="00480D8C" w:rsidRPr="009657EA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Zadní sklopné opěradlo sedadla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05EC2" w14:textId="70CD9507" w:rsidR="00480D8C" w:rsidRPr="009657E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480D8C" w:rsidRPr="009657EA" w14:paraId="7D5F3386" w14:textId="77777777" w:rsidTr="001A3C73">
        <w:trPr>
          <w:trHeight w:val="288"/>
        </w:trPr>
        <w:tc>
          <w:tcPr>
            <w:tcW w:w="39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1C5CC9E8" w:rsidR="00480D8C" w:rsidRPr="009657EA" w:rsidRDefault="00480D8C" w:rsidP="00480D8C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Nárazníky a vnější zrcátka v barvě vozu</w:t>
            </w:r>
          </w:p>
        </w:tc>
        <w:tc>
          <w:tcPr>
            <w:tcW w:w="10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7C01D6" w14:textId="07D5690B" w:rsidR="00480D8C" w:rsidRPr="009657EA" w:rsidRDefault="00480D8C" w:rsidP="00480D8C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AD6E1C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E603" w14:textId="77777777" w:rsidR="0069573B" w:rsidRDefault="0069573B">
      <w:pPr>
        <w:spacing w:after="0"/>
      </w:pPr>
      <w:r>
        <w:separator/>
      </w:r>
    </w:p>
  </w:endnote>
  <w:endnote w:type="continuationSeparator" w:id="0">
    <w:p w14:paraId="4E1DE2D7" w14:textId="77777777" w:rsidR="0069573B" w:rsidRDefault="006957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5027F3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849841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C3AC8" w14:textId="77777777" w:rsidR="0069573B" w:rsidRDefault="0069573B">
      <w:pPr>
        <w:spacing w:after="0"/>
      </w:pPr>
      <w:r>
        <w:separator/>
      </w:r>
    </w:p>
  </w:footnote>
  <w:footnote w:type="continuationSeparator" w:id="0">
    <w:p w14:paraId="32991A9D" w14:textId="77777777" w:rsidR="0069573B" w:rsidRDefault="0069573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AE75D8" w:rsidRDefault="00480D8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480D8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480D8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480D8C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480D8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367DE"/>
    <w:rsid w:val="000C23A1"/>
    <w:rsid w:val="001033B8"/>
    <w:rsid w:val="00194D0E"/>
    <w:rsid w:val="00194E6C"/>
    <w:rsid w:val="001A3C73"/>
    <w:rsid w:val="001C47CA"/>
    <w:rsid w:val="001E2F5B"/>
    <w:rsid w:val="001E37D8"/>
    <w:rsid w:val="001F5126"/>
    <w:rsid w:val="00224429"/>
    <w:rsid w:val="002246D4"/>
    <w:rsid w:val="002553C2"/>
    <w:rsid w:val="002818C7"/>
    <w:rsid w:val="00281E7E"/>
    <w:rsid w:val="002A6D7C"/>
    <w:rsid w:val="002B0955"/>
    <w:rsid w:val="002C64EA"/>
    <w:rsid w:val="002F0DAE"/>
    <w:rsid w:val="00381C60"/>
    <w:rsid w:val="003C7396"/>
    <w:rsid w:val="003E6A9A"/>
    <w:rsid w:val="003E74DF"/>
    <w:rsid w:val="00406C57"/>
    <w:rsid w:val="00410FFD"/>
    <w:rsid w:val="00416D2A"/>
    <w:rsid w:val="00446287"/>
    <w:rsid w:val="00463A9E"/>
    <w:rsid w:val="00480D8C"/>
    <w:rsid w:val="00480F76"/>
    <w:rsid w:val="00487EEC"/>
    <w:rsid w:val="004B254A"/>
    <w:rsid w:val="004D0F95"/>
    <w:rsid w:val="004E5CD9"/>
    <w:rsid w:val="004F6FDD"/>
    <w:rsid w:val="005021D8"/>
    <w:rsid w:val="005301C2"/>
    <w:rsid w:val="00552417"/>
    <w:rsid w:val="00565E69"/>
    <w:rsid w:val="00576690"/>
    <w:rsid w:val="00591B75"/>
    <w:rsid w:val="00594EB1"/>
    <w:rsid w:val="00605CBC"/>
    <w:rsid w:val="0062713B"/>
    <w:rsid w:val="0064349B"/>
    <w:rsid w:val="0069573B"/>
    <w:rsid w:val="006B3469"/>
    <w:rsid w:val="00703492"/>
    <w:rsid w:val="007236CC"/>
    <w:rsid w:val="00750D26"/>
    <w:rsid w:val="007522C1"/>
    <w:rsid w:val="007A09E3"/>
    <w:rsid w:val="007B1705"/>
    <w:rsid w:val="007E5A65"/>
    <w:rsid w:val="00857AA5"/>
    <w:rsid w:val="00897FF7"/>
    <w:rsid w:val="009354F9"/>
    <w:rsid w:val="00957849"/>
    <w:rsid w:val="009867D3"/>
    <w:rsid w:val="009A1553"/>
    <w:rsid w:val="009A4C77"/>
    <w:rsid w:val="009D6745"/>
    <w:rsid w:val="009F576F"/>
    <w:rsid w:val="00A12426"/>
    <w:rsid w:val="00A314A8"/>
    <w:rsid w:val="00A330FE"/>
    <w:rsid w:val="00A64A08"/>
    <w:rsid w:val="00A72131"/>
    <w:rsid w:val="00AC4BD4"/>
    <w:rsid w:val="00AC6B9F"/>
    <w:rsid w:val="00AE4228"/>
    <w:rsid w:val="00B02897"/>
    <w:rsid w:val="00B06796"/>
    <w:rsid w:val="00B115F9"/>
    <w:rsid w:val="00B307C8"/>
    <w:rsid w:val="00B55A6D"/>
    <w:rsid w:val="00B870C5"/>
    <w:rsid w:val="00BC52B3"/>
    <w:rsid w:val="00BE0BAE"/>
    <w:rsid w:val="00C32921"/>
    <w:rsid w:val="00C36DA1"/>
    <w:rsid w:val="00CB3376"/>
    <w:rsid w:val="00CB3616"/>
    <w:rsid w:val="00CD589C"/>
    <w:rsid w:val="00D16D92"/>
    <w:rsid w:val="00D65E00"/>
    <w:rsid w:val="00DC1854"/>
    <w:rsid w:val="00E06737"/>
    <w:rsid w:val="00E21D18"/>
    <w:rsid w:val="00E418B7"/>
    <w:rsid w:val="00E44DAB"/>
    <w:rsid w:val="00E53AAE"/>
    <w:rsid w:val="00E83283"/>
    <w:rsid w:val="00EA293C"/>
    <w:rsid w:val="00EA5914"/>
    <w:rsid w:val="00EA6CF7"/>
    <w:rsid w:val="00EF706F"/>
    <w:rsid w:val="00F275ED"/>
    <w:rsid w:val="00F42D10"/>
    <w:rsid w:val="00F46696"/>
    <w:rsid w:val="00F575CF"/>
    <w:rsid w:val="00F7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Normlnweb">
    <w:name w:val="Normal (Web)"/>
    <w:basedOn w:val="Normln"/>
    <w:uiPriority w:val="99"/>
    <w:unhideWhenUsed/>
    <w:rsid w:val="00605CBC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471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94</cp:revision>
  <dcterms:created xsi:type="dcterms:W3CDTF">2022-05-04T10:51:00Z</dcterms:created>
  <dcterms:modified xsi:type="dcterms:W3CDTF">2022-12-12T12:23:00Z</dcterms:modified>
</cp:coreProperties>
</file>